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243" w:rsidRPr="00B7381C" w:rsidRDefault="00C10243" w:rsidP="00C10243">
      <w:pPr>
        <w:jc w:val="right"/>
        <w:rPr>
          <w:rFonts w:ascii="Arial" w:hAnsi="Arial" w:cs="Arial"/>
          <w:i/>
          <w:sz w:val="20"/>
          <w:szCs w:val="20"/>
        </w:rPr>
      </w:pPr>
      <w:r w:rsidRPr="00B7381C">
        <w:rPr>
          <w:rFonts w:ascii="Arial" w:hAnsi="Arial" w:cs="Arial"/>
          <w:i/>
          <w:sz w:val="20"/>
          <w:szCs w:val="20"/>
        </w:rPr>
        <w:t xml:space="preserve">Załącznik nr </w:t>
      </w:r>
      <w:r w:rsidR="003436B6">
        <w:rPr>
          <w:rFonts w:ascii="Arial" w:hAnsi="Arial" w:cs="Arial"/>
          <w:i/>
          <w:sz w:val="20"/>
          <w:szCs w:val="20"/>
        </w:rPr>
        <w:t>1</w:t>
      </w:r>
      <w:r w:rsidRPr="00B7381C">
        <w:rPr>
          <w:rFonts w:ascii="Arial" w:hAnsi="Arial" w:cs="Arial"/>
          <w:i/>
          <w:sz w:val="20"/>
          <w:szCs w:val="20"/>
        </w:rPr>
        <w:t>4.</w:t>
      </w:r>
      <w:r w:rsidR="003436B6">
        <w:rPr>
          <w:rFonts w:ascii="Arial" w:hAnsi="Arial" w:cs="Arial"/>
          <w:i/>
          <w:sz w:val="20"/>
          <w:szCs w:val="20"/>
        </w:rPr>
        <w:t>10</w:t>
      </w:r>
      <w:r w:rsidRPr="00B7381C">
        <w:rPr>
          <w:rFonts w:ascii="Arial" w:hAnsi="Arial" w:cs="Arial"/>
          <w:i/>
          <w:sz w:val="20"/>
          <w:szCs w:val="20"/>
        </w:rPr>
        <w:t xml:space="preserve"> do Instrukcji wypełniania załączników</w:t>
      </w:r>
    </w:p>
    <w:p w:rsidR="00C10243" w:rsidRPr="00B7381C" w:rsidRDefault="00C10243" w:rsidP="00C10243">
      <w:pPr>
        <w:pStyle w:val="Nagwek"/>
        <w:rPr>
          <w:sz w:val="20"/>
          <w:szCs w:val="20"/>
        </w:rPr>
      </w:pP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spacing w:after="0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……………………………...         </w:t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</w:r>
      <w:r w:rsidRPr="00A209C1">
        <w:rPr>
          <w:rFonts w:ascii="Arial" w:hAnsi="Arial" w:cs="Arial"/>
        </w:rPr>
        <w:tab/>
        <w:t>……………….………………………</w:t>
      </w:r>
    </w:p>
    <w:p w:rsidR="00490EB8" w:rsidRPr="00A209C1" w:rsidRDefault="00490EB8" w:rsidP="00490EB8">
      <w:pPr>
        <w:spacing w:after="0"/>
        <w:ind w:firstLine="708"/>
        <w:rPr>
          <w:rFonts w:ascii="Arial" w:hAnsi="Arial" w:cs="Arial"/>
          <w:i/>
          <w:sz w:val="18"/>
          <w:szCs w:val="18"/>
        </w:rPr>
      </w:pPr>
      <w:r w:rsidRPr="00A209C1">
        <w:rPr>
          <w:rFonts w:ascii="Arial" w:hAnsi="Arial" w:cs="Arial"/>
          <w:i/>
          <w:sz w:val="18"/>
          <w:szCs w:val="18"/>
        </w:rPr>
        <w:t xml:space="preserve">Nazwa wnioskodawcy </w:t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</w:r>
      <w:r w:rsidRPr="00A209C1">
        <w:rPr>
          <w:rFonts w:ascii="Arial" w:hAnsi="Arial" w:cs="Arial"/>
          <w:i/>
          <w:sz w:val="18"/>
          <w:szCs w:val="18"/>
        </w:rPr>
        <w:tab/>
        <w:t>Miejscowość, data</w:t>
      </w:r>
    </w:p>
    <w:p w:rsidR="00490EB8" w:rsidRPr="00A209C1" w:rsidRDefault="00490EB8" w:rsidP="00490EB8">
      <w:pPr>
        <w:spacing w:after="0"/>
        <w:rPr>
          <w:rFonts w:ascii="Arial" w:hAnsi="Arial" w:cs="Arial"/>
        </w:rPr>
      </w:pPr>
    </w:p>
    <w:p w:rsidR="00490EB8" w:rsidRPr="00A209C1" w:rsidRDefault="00490EB8" w:rsidP="00490EB8">
      <w:pPr>
        <w:jc w:val="both"/>
        <w:rPr>
          <w:rFonts w:ascii="Arial" w:hAnsi="Arial" w:cs="Arial"/>
        </w:rPr>
      </w:pPr>
    </w:p>
    <w:p w:rsidR="00490EB8" w:rsidRPr="00A209C1" w:rsidRDefault="00490EB8" w:rsidP="00490EB8">
      <w:pPr>
        <w:jc w:val="center"/>
        <w:rPr>
          <w:rFonts w:ascii="Arial" w:hAnsi="Arial" w:cs="Arial"/>
          <w:b/>
          <w:bCs/>
        </w:rPr>
      </w:pPr>
    </w:p>
    <w:p w:rsidR="00490EB8" w:rsidRPr="00A209C1" w:rsidRDefault="005E0725" w:rsidP="00490EB8">
      <w:pPr>
        <w:jc w:val="center"/>
        <w:rPr>
          <w:rFonts w:ascii="Arial" w:hAnsi="Arial" w:cs="Arial"/>
          <w:b/>
          <w:bCs/>
        </w:rPr>
      </w:pPr>
      <w:r w:rsidRPr="00A209C1">
        <w:rPr>
          <w:rFonts w:ascii="Arial" w:hAnsi="Arial" w:cs="Arial"/>
          <w:b/>
          <w:bCs/>
        </w:rPr>
        <w:t>OŚWIADCZENIE</w:t>
      </w:r>
    </w:p>
    <w:p w:rsidR="00490EB8" w:rsidRPr="00A209C1" w:rsidRDefault="00490EB8" w:rsidP="00490EB8">
      <w:pPr>
        <w:shd w:val="clear" w:color="auto" w:fill="FFFFFF"/>
        <w:tabs>
          <w:tab w:val="left" w:leader="dot" w:pos="7776"/>
        </w:tabs>
        <w:spacing w:before="96"/>
        <w:jc w:val="both"/>
        <w:rPr>
          <w:rFonts w:ascii="Arial" w:hAnsi="Arial" w:cs="Arial"/>
        </w:rPr>
      </w:pPr>
    </w:p>
    <w:p w:rsidR="00490EB8" w:rsidRPr="00A209C1" w:rsidRDefault="00490EB8" w:rsidP="005E0725">
      <w:pPr>
        <w:shd w:val="clear" w:color="auto" w:fill="FFFFFF"/>
        <w:tabs>
          <w:tab w:val="left" w:leader="dot" w:pos="7776"/>
        </w:tabs>
        <w:spacing w:before="96" w:line="360" w:lineRule="auto"/>
        <w:jc w:val="both"/>
        <w:rPr>
          <w:rFonts w:ascii="Arial" w:hAnsi="Arial" w:cs="Arial"/>
        </w:rPr>
      </w:pPr>
      <w:r w:rsidRPr="00A209C1">
        <w:rPr>
          <w:rFonts w:ascii="Arial" w:hAnsi="Arial" w:cs="Arial"/>
        </w:rPr>
        <w:t xml:space="preserve">Oświadczam, że projekt pod nazwą </w:t>
      </w:r>
      <w:r w:rsidRPr="00A209C1">
        <w:rPr>
          <w:rFonts w:ascii="Arial" w:hAnsi="Arial" w:cs="Arial"/>
          <w:spacing w:val="-1"/>
          <w:w w:val="106"/>
        </w:rPr>
        <w:t>…………………………………………………..</w:t>
      </w:r>
      <w:r w:rsidRPr="00A209C1">
        <w:rPr>
          <w:rFonts w:ascii="Arial" w:hAnsi="Arial" w:cs="Arial"/>
        </w:rPr>
        <w:t xml:space="preserve"> złożony w ramach Działania ………………………………………. RPO WL 2014-2020 nie jest sprzeczny z zasadą „otwartego dostępu” i gwarantuje </w:t>
      </w:r>
      <w:r w:rsidR="00F83465">
        <w:rPr>
          <w:rFonts w:ascii="Arial" w:hAnsi="Arial" w:cs="Arial"/>
        </w:rPr>
        <w:t>udostępnianie zasobów cyfrowych w</w:t>
      </w:r>
      <w:r w:rsidR="008A25A5">
        <w:rPr>
          <w:rFonts w:ascii="Arial" w:hAnsi="Arial" w:cs="Arial"/>
        </w:rPr>
        <w:t> </w:t>
      </w:r>
      <w:r w:rsidR="00F83465">
        <w:rPr>
          <w:rFonts w:ascii="Arial" w:hAnsi="Arial" w:cs="Arial"/>
        </w:rPr>
        <w:t>sposób otwarty i zapewniający możliwość tworzenia na ich podstawie nowych usług cyfrowych.</w:t>
      </w:r>
      <w:r w:rsidR="00B958FA">
        <w:rPr>
          <w:rStyle w:val="Odwoanieprzypisudolnego"/>
          <w:rFonts w:ascii="Arial" w:hAnsi="Arial" w:cs="Arial"/>
        </w:rPr>
        <w:footnoteReference w:id="1"/>
      </w:r>
    </w:p>
    <w:p w:rsidR="00490EB8" w:rsidRPr="00A209C1" w:rsidRDefault="00490EB8" w:rsidP="005E0725">
      <w:pPr>
        <w:spacing w:line="360" w:lineRule="auto"/>
        <w:jc w:val="both"/>
        <w:rPr>
          <w:rFonts w:ascii="Arial" w:hAnsi="Arial" w:cs="Arial"/>
          <w:b/>
          <w:bCs/>
        </w:rPr>
      </w:pPr>
      <w:r w:rsidRPr="00A209C1">
        <w:rPr>
          <w:rFonts w:ascii="Arial" w:hAnsi="Arial" w:cs="Arial"/>
        </w:rPr>
        <w:t>Wybór technologii został dokonany w Studium Wykonalności na str. ……. – oraz na podstawie analizy korzyści i kosztów, przy uwzględnieniu możliwych alternatywnych rozwiązań dla dostarczenia usług.</w:t>
      </w:r>
      <w:r w:rsidRPr="00A209C1">
        <w:rPr>
          <w:rFonts w:ascii="Arial" w:hAnsi="Arial" w:cs="Arial"/>
          <w:b/>
          <w:bCs/>
        </w:rPr>
        <w:t xml:space="preserve"> </w:t>
      </w:r>
    </w:p>
    <w:p w:rsidR="00490EB8" w:rsidRPr="003436B6" w:rsidRDefault="003436B6" w:rsidP="00490EB8">
      <w:pPr>
        <w:rPr>
          <w:rFonts w:ascii="Arial" w:hAnsi="Arial" w:cs="Arial"/>
          <w:bCs/>
        </w:rPr>
      </w:pPr>
      <w:r w:rsidRPr="003436B6">
        <w:rPr>
          <w:rFonts w:ascii="Arial" w:hAnsi="Arial" w:cs="Arial"/>
          <w:bCs/>
        </w:rPr>
        <w:t>Jestem świadomy odpowiedzialności karnej za złożenie fałszywych oświadczeń.</w:t>
      </w:r>
    </w:p>
    <w:p w:rsidR="00490EB8" w:rsidRPr="00A209C1" w:rsidRDefault="00490EB8" w:rsidP="00490EB8">
      <w:pPr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</w:rPr>
      </w:pPr>
      <w:r w:rsidRPr="00A209C1">
        <w:rPr>
          <w:rFonts w:ascii="Arial" w:hAnsi="Arial" w:cs="Arial"/>
        </w:rPr>
        <w:t>…………………………………………</w:t>
      </w:r>
    </w:p>
    <w:p w:rsidR="00490EB8" w:rsidRPr="005E0725" w:rsidRDefault="00490EB8" w:rsidP="00490EB8">
      <w:pPr>
        <w:spacing w:after="0" w:line="240" w:lineRule="auto"/>
        <w:ind w:left="4320" w:firstLine="720"/>
        <w:jc w:val="center"/>
        <w:rPr>
          <w:rFonts w:ascii="Arial" w:hAnsi="Arial" w:cs="Arial"/>
          <w:i/>
          <w:sz w:val="18"/>
          <w:szCs w:val="18"/>
        </w:rPr>
      </w:pPr>
      <w:r w:rsidRPr="005E0725">
        <w:rPr>
          <w:rFonts w:ascii="Arial" w:hAnsi="Arial" w:cs="Arial"/>
          <w:i/>
          <w:sz w:val="18"/>
          <w:szCs w:val="18"/>
        </w:rPr>
        <w:t>(podpis i pieczątka)</w:t>
      </w:r>
    </w:p>
    <w:p w:rsidR="00490EB8" w:rsidRPr="00A209C1" w:rsidRDefault="00490EB8" w:rsidP="00490EB8">
      <w:pPr>
        <w:spacing w:after="0"/>
        <w:rPr>
          <w:rFonts w:ascii="Arial" w:hAnsi="Arial" w:cs="Arial"/>
          <w:b/>
          <w:bCs/>
        </w:rPr>
      </w:pPr>
    </w:p>
    <w:p w:rsidR="00490EB8" w:rsidRPr="00A209C1" w:rsidRDefault="00490EB8" w:rsidP="00490EB8">
      <w:pPr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490EB8" w:rsidRPr="00A209C1" w:rsidRDefault="00490EB8" w:rsidP="00490EB8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CF2D0E" w:rsidRDefault="00CF2D0E">
      <w:bookmarkStart w:id="0" w:name="_GoBack"/>
      <w:bookmarkEnd w:id="0"/>
    </w:p>
    <w:sectPr w:rsidR="00CF2D0E" w:rsidSect="00CF2D0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643" w:rsidRDefault="00635643" w:rsidP="005E0725">
      <w:pPr>
        <w:spacing w:after="0" w:line="240" w:lineRule="auto"/>
      </w:pPr>
      <w:r>
        <w:separator/>
      </w:r>
    </w:p>
  </w:endnote>
  <w:endnote w:type="continuationSeparator" w:id="0">
    <w:p w:rsidR="00635643" w:rsidRDefault="00635643" w:rsidP="005E0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D2" w:rsidRDefault="009920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725" w:rsidRDefault="00755208">
    <w:pPr>
      <w:pStyle w:val="Stopka"/>
    </w:pPr>
    <w:r>
      <w:rPr>
        <w:noProof/>
      </w:rPr>
      <w:drawing>
        <wp:inline distT="0" distB="0" distL="0" distR="0" wp14:anchorId="35D00F79" wp14:editId="09EE5CAB">
          <wp:extent cx="5759450" cy="1097038"/>
          <wp:effectExtent l="0" t="0" r="0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RR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0970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D2" w:rsidRDefault="009920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643" w:rsidRDefault="00635643" w:rsidP="005E0725">
      <w:pPr>
        <w:spacing w:after="0" w:line="240" w:lineRule="auto"/>
      </w:pPr>
      <w:r>
        <w:separator/>
      </w:r>
    </w:p>
  </w:footnote>
  <w:footnote w:type="continuationSeparator" w:id="0">
    <w:p w:rsidR="00635643" w:rsidRDefault="00635643" w:rsidP="005E0725">
      <w:pPr>
        <w:spacing w:after="0" w:line="240" w:lineRule="auto"/>
      </w:pPr>
      <w:r>
        <w:continuationSeparator/>
      </w:r>
    </w:p>
  </w:footnote>
  <w:footnote w:id="1">
    <w:p w:rsidR="00B958FA" w:rsidRDefault="00B958FA">
      <w:pPr>
        <w:pStyle w:val="Tekstprzypisudolnego"/>
      </w:pPr>
      <w:r>
        <w:rPr>
          <w:rStyle w:val="Odwoanieprzypisudolnego"/>
        </w:rPr>
        <w:footnoteRef/>
      </w:r>
      <w:r>
        <w:t xml:space="preserve"> Dotyczy projektów z zakresu </w:t>
      </w:r>
      <w:r w:rsidR="001A06BF">
        <w:t>digitalizacji zasobów.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D2" w:rsidRDefault="009920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D2" w:rsidRDefault="009920D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0D2" w:rsidRDefault="009920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EB8"/>
    <w:rsid w:val="000F5C53"/>
    <w:rsid w:val="0011059F"/>
    <w:rsid w:val="001A06BF"/>
    <w:rsid w:val="00293200"/>
    <w:rsid w:val="002975A3"/>
    <w:rsid w:val="002C5C4D"/>
    <w:rsid w:val="003436B6"/>
    <w:rsid w:val="00456F07"/>
    <w:rsid w:val="00490EB8"/>
    <w:rsid w:val="004F2F78"/>
    <w:rsid w:val="00575E5C"/>
    <w:rsid w:val="00597BB4"/>
    <w:rsid w:val="005E0725"/>
    <w:rsid w:val="00635643"/>
    <w:rsid w:val="0065472B"/>
    <w:rsid w:val="006C37D0"/>
    <w:rsid w:val="00755208"/>
    <w:rsid w:val="007B549A"/>
    <w:rsid w:val="008A25A5"/>
    <w:rsid w:val="008B31E4"/>
    <w:rsid w:val="008C0E1E"/>
    <w:rsid w:val="008D65BB"/>
    <w:rsid w:val="009920D2"/>
    <w:rsid w:val="00A11495"/>
    <w:rsid w:val="00A565FA"/>
    <w:rsid w:val="00B958FA"/>
    <w:rsid w:val="00C10243"/>
    <w:rsid w:val="00C34351"/>
    <w:rsid w:val="00CD69C0"/>
    <w:rsid w:val="00CF2D0A"/>
    <w:rsid w:val="00CF2D0E"/>
    <w:rsid w:val="00D30AF4"/>
    <w:rsid w:val="00D76F9D"/>
    <w:rsid w:val="00D84EA5"/>
    <w:rsid w:val="00E117B5"/>
    <w:rsid w:val="00F83465"/>
    <w:rsid w:val="00FE7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4B020"/>
  <w15:docId w15:val="{CEAB75A3-5325-4C9A-A8D8-57AEC14DC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490EB8"/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90EB8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490EB8"/>
    <w:rPr>
      <w:rFonts w:ascii="Calibri" w:eastAsia="Times New Roman" w:hAnsi="Calibri" w:cs="Times New Roman"/>
      <w:lang w:eastAsia="pl-PL"/>
    </w:rPr>
  </w:style>
  <w:style w:type="paragraph" w:styleId="Nagwek">
    <w:name w:val="header"/>
    <w:basedOn w:val="Normalny"/>
    <w:link w:val="NagwekZnak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E0725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07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725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07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0725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58F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58FA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58F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BCCA3-6C77-4709-A876-4CE3025D85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gurgaczm</dc:creator>
  <cp:keywords/>
  <dc:description/>
  <cp:lastModifiedBy>Beata Niedziela</cp:lastModifiedBy>
  <cp:revision>6</cp:revision>
  <cp:lastPrinted>2018-05-28T08:30:00Z</cp:lastPrinted>
  <dcterms:created xsi:type="dcterms:W3CDTF">2018-01-31T12:33:00Z</dcterms:created>
  <dcterms:modified xsi:type="dcterms:W3CDTF">2018-12-04T10:20:00Z</dcterms:modified>
</cp:coreProperties>
</file>